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66EA88" w14:textId="77777777" w:rsidR="00BE1F4C" w:rsidRPr="000C57E1" w:rsidRDefault="00BE1F4C" w:rsidP="00C10194">
      <w:pPr>
        <w:jc w:val="both"/>
      </w:pPr>
    </w:p>
    <w:p w14:paraId="7907FACE" w14:textId="50041F59" w:rsidR="002C14D4" w:rsidRPr="000C57E1" w:rsidRDefault="00F5572E" w:rsidP="00BA1529">
      <w:pPr>
        <w:ind w:left="2880"/>
        <w:jc w:val="both"/>
        <w:pPrChange w:id="1" w:author="Alexander Richter" w:date="2025-06-24T10:14:00Z" w16du:dateUtc="2025-06-24T17:14:00Z">
          <w:pPr>
            <w:jc w:val="both"/>
          </w:pPr>
        </w:pPrChange>
      </w:pPr>
      <w:r w:rsidRPr="00BA1529">
        <w:t xml:space="preserve">The </w:t>
      </w:r>
      <w:r w:rsidR="00FA0772" w:rsidRPr="00BA1529">
        <w:t>La Center</w:t>
      </w:r>
      <w:r w:rsidR="000D46A7" w:rsidRPr="00BA1529">
        <w:t xml:space="preserve"> </w:t>
      </w:r>
      <w:r w:rsidR="008610C8" w:rsidRPr="00BA1529">
        <w:t xml:space="preserve">Planning Commission and </w:t>
      </w:r>
      <w:r w:rsidR="00064069" w:rsidRPr="00BA1529">
        <w:t>City Council</w:t>
      </w:r>
      <w:r w:rsidR="0071597E" w:rsidRPr="00BA1529">
        <w:t xml:space="preserve"> </w:t>
      </w:r>
      <w:r w:rsidR="0059220F" w:rsidRPr="00BA1529">
        <w:t xml:space="preserve">will </w:t>
      </w:r>
      <w:r w:rsidR="0071597E" w:rsidRPr="00BA1529">
        <w:t xml:space="preserve">conduct </w:t>
      </w:r>
      <w:r w:rsidR="006D15A6" w:rsidRPr="00BA1529">
        <w:t>(</w:t>
      </w:r>
      <w:r w:rsidR="006F4E42" w:rsidRPr="00BA1529">
        <w:t>2</w:t>
      </w:r>
      <w:r w:rsidR="006D15A6" w:rsidRPr="00BA1529">
        <w:t xml:space="preserve">) </w:t>
      </w:r>
      <w:r w:rsidR="00A72646" w:rsidRPr="00BA1529">
        <w:t>public h</w:t>
      </w:r>
      <w:r w:rsidR="00EC14D7" w:rsidRPr="00BA1529">
        <w:t>earing</w:t>
      </w:r>
      <w:r w:rsidR="005E549F" w:rsidRPr="00BA1529">
        <w:t>s</w:t>
      </w:r>
      <w:r w:rsidR="00B82407" w:rsidRPr="00BA1529">
        <w:t xml:space="preserve"> </w:t>
      </w:r>
      <w:r w:rsidR="003E1BAD" w:rsidRPr="00BA1529">
        <w:t xml:space="preserve">for the purpose of </w:t>
      </w:r>
      <w:del w:id="2" w:author="Alexander Richter" w:date="2025-06-24T10:10:00Z" w16du:dateUtc="2025-06-24T17:10:00Z">
        <w:r w:rsidR="003E1BAD" w:rsidRPr="00BA1529" w:rsidDel="00BA1529">
          <w:delText>adopting</w:delText>
        </w:r>
        <w:r w:rsidR="006F4E42" w:rsidRPr="00BA1529" w:rsidDel="00BA1529">
          <w:delText xml:space="preserve"> the Downtown and Timmen Landing Subarea Plans, a companion planned action ordinance, and related amendments to the La Center</w:delText>
        </w:r>
        <w:r w:rsidR="008610C8" w:rsidRPr="00BA1529" w:rsidDel="00BA1529">
          <w:delText xml:space="preserve"> Comprehensive Plan and</w:delText>
        </w:r>
        <w:r w:rsidR="006F4E42" w:rsidRPr="00BA1529" w:rsidDel="00BA1529">
          <w:delText xml:space="preserve"> Municipal Code Title 18.</w:delText>
        </w:r>
      </w:del>
      <w:ins w:id="3" w:author="Alexander Richter" w:date="2025-06-24T10:14:00Z" w16du:dateUtc="2025-06-24T17:14:00Z">
        <w:r w:rsidR="00BA1529" w:rsidRPr="00BA1529">
          <w:t>adopting Ordinance 2025-04 Public Works Operations Facility Re-Zone.</w:t>
        </w:r>
        <w:r w:rsidR="00BA1529">
          <w:t xml:space="preserve"> </w:t>
        </w:r>
      </w:ins>
    </w:p>
    <w:p w14:paraId="7D678FA1" w14:textId="77777777" w:rsidR="00DF668A" w:rsidRPr="000C57E1" w:rsidRDefault="00DF668A" w:rsidP="003322AA">
      <w:pPr>
        <w:contextualSpacing/>
        <w:jc w:val="both"/>
      </w:pPr>
    </w:p>
    <w:p w14:paraId="10AE4462" w14:textId="2A272614" w:rsidR="00930966" w:rsidRPr="000C57E1" w:rsidRDefault="00425441" w:rsidP="00930966">
      <w:pPr>
        <w:contextualSpacing/>
        <w:jc w:val="both"/>
      </w:pPr>
      <w:r w:rsidRPr="000C57E1">
        <w:t xml:space="preserve">The </w:t>
      </w:r>
      <w:r w:rsidR="00930966" w:rsidRPr="000C57E1">
        <w:t>hearing</w:t>
      </w:r>
      <w:r w:rsidR="005E549F" w:rsidRPr="000C57E1">
        <w:t>s</w:t>
      </w:r>
      <w:r w:rsidR="00930966" w:rsidRPr="000C57E1">
        <w:t xml:space="preserve"> will be held</w:t>
      </w:r>
      <w:r w:rsidR="00C82A6C" w:rsidRPr="000C57E1">
        <w:t xml:space="preserve"> </w:t>
      </w:r>
      <w:r w:rsidR="00930966" w:rsidRPr="000C57E1">
        <w:t xml:space="preserve">on </w:t>
      </w:r>
      <w:r w:rsidR="006F4E42">
        <w:rPr>
          <w:b/>
        </w:rPr>
        <w:t>Tuesday</w:t>
      </w:r>
      <w:r w:rsidR="00C82A6C" w:rsidRPr="000C57E1">
        <w:rPr>
          <w:b/>
        </w:rPr>
        <w:t xml:space="preserve">, </w:t>
      </w:r>
      <w:r w:rsidR="006F4E42">
        <w:rPr>
          <w:b/>
        </w:rPr>
        <w:t>Ju</w:t>
      </w:r>
      <w:ins w:id="4" w:author="Alexander Richter" w:date="2025-06-24T10:10:00Z" w16du:dateUtc="2025-06-24T17:10:00Z">
        <w:r w:rsidR="00BA1529">
          <w:rPr>
            <w:b/>
          </w:rPr>
          <w:t>ly</w:t>
        </w:r>
      </w:ins>
      <w:del w:id="5" w:author="Alexander Richter" w:date="2025-06-24T10:10:00Z" w16du:dateUtc="2025-06-24T17:10:00Z">
        <w:r w:rsidR="006F4E42" w:rsidDel="00BA1529">
          <w:rPr>
            <w:b/>
          </w:rPr>
          <w:delText>ne</w:delText>
        </w:r>
      </w:del>
      <w:r w:rsidR="00E0578A" w:rsidRPr="000C57E1">
        <w:rPr>
          <w:b/>
        </w:rPr>
        <w:t xml:space="preserve"> </w:t>
      </w:r>
      <w:ins w:id="6" w:author="Alexander Richter" w:date="2025-06-24T10:10:00Z" w16du:dateUtc="2025-06-24T17:10:00Z">
        <w:r w:rsidR="00BA1529">
          <w:rPr>
            <w:b/>
          </w:rPr>
          <w:t>8</w:t>
        </w:r>
      </w:ins>
      <w:del w:id="7" w:author="Alexander Richter" w:date="2025-06-24T10:10:00Z" w16du:dateUtc="2025-06-24T17:10:00Z">
        <w:r w:rsidR="001D66A8" w:rsidRPr="000C57E1" w:rsidDel="00BA1529">
          <w:rPr>
            <w:b/>
          </w:rPr>
          <w:delText>1</w:delText>
        </w:r>
        <w:r w:rsidR="006F4E42" w:rsidDel="00BA1529">
          <w:rPr>
            <w:b/>
          </w:rPr>
          <w:delText>0</w:delText>
        </w:r>
      </w:del>
      <w:r w:rsidR="00C82A6C" w:rsidRPr="000C57E1">
        <w:rPr>
          <w:b/>
        </w:rPr>
        <w:t xml:space="preserve">, </w:t>
      </w:r>
      <w:r w:rsidR="000C57E1" w:rsidRPr="000C57E1">
        <w:rPr>
          <w:b/>
        </w:rPr>
        <w:t>2025</w:t>
      </w:r>
      <w:r w:rsidR="00C82A6C" w:rsidRPr="000C57E1">
        <w:rPr>
          <w:b/>
        </w:rPr>
        <w:t xml:space="preserve"> beginning at </w:t>
      </w:r>
      <w:r w:rsidR="006F4E42">
        <w:rPr>
          <w:b/>
        </w:rPr>
        <w:t>5</w:t>
      </w:r>
      <w:r w:rsidR="00C82A6C" w:rsidRPr="000C57E1">
        <w:rPr>
          <w:b/>
        </w:rPr>
        <w:t>:30 PM</w:t>
      </w:r>
      <w:r w:rsidR="006F4E42">
        <w:rPr>
          <w:b/>
        </w:rPr>
        <w:t xml:space="preserve"> and Wednesday, Ju</w:t>
      </w:r>
      <w:ins w:id="8" w:author="Alexander Richter" w:date="2025-06-24T10:11:00Z" w16du:dateUtc="2025-06-24T17:11:00Z">
        <w:r w:rsidR="00BA1529">
          <w:rPr>
            <w:b/>
          </w:rPr>
          <w:t>ly</w:t>
        </w:r>
      </w:ins>
      <w:del w:id="9" w:author="Alexander Richter" w:date="2025-06-24T10:11:00Z" w16du:dateUtc="2025-06-24T17:11:00Z">
        <w:r w:rsidR="006F4E42" w:rsidDel="00BA1529">
          <w:rPr>
            <w:b/>
          </w:rPr>
          <w:delText>ne</w:delText>
        </w:r>
      </w:del>
      <w:r w:rsidR="006F4E42">
        <w:rPr>
          <w:b/>
        </w:rPr>
        <w:t xml:space="preserve"> </w:t>
      </w:r>
      <w:ins w:id="10" w:author="Alexander Richter" w:date="2025-06-24T10:11:00Z" w16du:dateUtc="2025-06-24T17:11:00Z">
        <w:r w:rsidR="00BA1529">
          <w:rPr>
            <w:b/>
          </w:rPr>
          <w:t>9</w:t>
        </w:r>
      </w:ins>
      <w:del w:id="11" w:author="Alexander Richter" w:date="2025-06-24T10:11:00Z" w16du:dateUtc="2025-06-24T17:11:00Z">
        <w:r w:rsidR="006F4E42" w:rsidDel="00BA1529">
          <w:rPr>
            <w:b/>
          </w:rPr>
          <w:delText>25</w:delText>
        </w:r>
      </w:del>
      <w:r w:rsidR="006F4E42">
        <w:rPr>
          <w:b/>
        </w:rPr>
        <w:t>, 2025 beginning at 6:30 PM</w:t>
      </w:r>
      <w:r w:rsidR="00E0578A" w:rsidRPr="000C57E1">
        <w:rPr>
          <w:b/>
        </w:rPr>
        <w:t xml:space="preserve">. </w:t>
      </w:r>
      <w:r w:rsidR="00930966" w:rsidRPr="000C57E1">
        <w:t xml:space="preserve">The City has modified the hearing and public testimony procedures to meet the Hybrid Meeting requirements. </w:t>
      </w:r>
      <w:r w:rsidR="00930966" w:rsidRPr="000C57E1">
        <w:rPr>
          <w:b/>
          <w:bCs/>
        </w:rPr>
        <w:t>The hearing will be conducted in-person at 210 E 4</w:t>
      </w:r>
      <w:r w:rsidR="00930966" w:rsidRPr="000C57E1">
        <w:rPr>
          <w:b/>
          <w:bCs/>
          <w:vertAlign w:val="superscript"/>
        </w:rPr>
        <w:t>th</w:t>
      </w:r>
      <w:r w:rsidR="00930966" w:rsidRPr="000C57E1">
        <w:rPr>
          <w:b/>
          <w:bCs/>
        </w:rPr>
        <w:t xml:space="preserve"> Street La Center, WA 98629 and online via GoToMeeting (a video conferencing service). </w:t>
      </w:r>
      <w:r w:rsidR="00930966" w:rsidRPr="000C57E1">
        <w:t xml:space="preserve">Participants do </w:t>
      </w:r>
      <w:r w:rsidR="00930966" w:rsidRPr="000C57E1">
        <w:rPr>
          <w:u w:val="single"/>
        </w:rPr>
        <w:t>not</w:t>
      </w:r>
      <w:r w:rsidR="00930966" w:rsidRPr="000C57E1">
        <w:t xml:space="preserve"> need internet access and can connect by phone.</w:t>
      </w:r>
    </w:p>
    <w:p w14:paraId="08822E89" w14:textId="77777777" w:rsidR="00930966" w:rsidRPr="000C57E1" w:rsidRDefault="00930966" w:rsidP="00930966">
      <w:pPr>
        <w:contextualSpacing/>
        <w:jc w:val="both"/>
      </w:pPr>
    </w:p>
    <w:p w14:paraId="053FE376" w14:textId="77777777" w:rsidR="00930966" w:rsidRDefault="00930966" w:rsidP="00930966">
      <w:pPr>
        <w:contextualSpacing/>
        <w:jc w:val="both"/>
        <w:rPr>
          <w:b/>
          <w:bCs/>
        </w:rPr>
      </w:pPr>
      <w:r w:rsidRPr="000C57E1">
        <w:t xml:space="preserve">The public is encouraged to provide written or oral testimony. </w:t>
      </w:r>
      <w:r w:rsidRPr="000C57E1">
        <w:rPr>
          <w:b/>
          <w:bCs/>
        </w:rPr>
        <w:t>Directions for participating are included under the "Remote Hearing Attendance and Public Testimony" section below.</w:t>
      </w:r>
    </w:p>
    <w:p w14:paraId="554856BF" w14:textId="77777777" w:rsidR="006F4E42" w:rsidRDefault="006F4E42" w:rsidP="00930966">
      <w:pPr>
        <w:contextualSpacing/>
        <w:jc w:val="both"/>
        <w:rPr>
          <w:b/>
          <w:bCs/>
        </w:rPr>
      </w:pPr>
    </w:p>
    <w:p w14:paraId="29EA0C49" w14:textId="6B43541C" w:rsidR="006F4E42" w:rsidRPr="000C57E1" w:rsidRDefault="006F4E42" w:rsidP="00930966">
      <w:pPr>
        <w:contextualSpacing/>
        <w:jc w:val="both"/>
      </w:pPr>
      <w:del w:id="12" w:author="Alexander Richter" w:date="2025-06-24T10:15:00Z" w16du:dateUtc="2025-06-24T17:15:00Z">
        <w:r w:rsidRPr="006F4E42" w:rsidDel="00BA1529">
          <w:delText xml:space="preserve">The purpose of </w:delText>
        </w:r>
      </w:del>
      <w:ins w:id="13" w:author="Alexander Richter" w:date="2025-06-24T10:14:00Z" w16du:dateUtc="2025-06-24T17:14:00Z">
        <w:r w:rsidR="00BA1529">
          <w:t>Ordinance 2025-04</w:t>
        </w:r>
      </w:ins>
      <w:ins w:id="14" w:author="Alexander Richter" w:date="2025-06-24T10:15:00Z" w16du:dateUtc="2025-06-24T17:15:00Z">
        <w:r w:rsidR="00BA1529">
          <w:t xml:space="preserve"> Public Works Operations Facility Re-Zone </w:t>
        </w:r>
        <w:r w:rsidR="00BA1529" w:rsidRPr="00BA1529">
          <w:t>will apply to parcels 62965235 and 986053994, and will change the zone from Parks/Open Space (P/OS) to Urban Public (UP) to match the existing use of the site as the Public Works Operations Facility, and the proposed project to replace one of the buildings on the site.</w:t>
        </w:r>
      </w:ins>
      <w:del w:id="15" w:author="Alexander Richter" w:date="2025-06-24T10:14:00Z" w16du:dateUtc="2025-06-24T17:14:00Z">
        <w:r w:rsidRPr="006F4E42" w:rsidDel="00BA1529">
          <w:delText xml:space="preserve">the </w:delText>
        </w:r>
      </w:del>
      <w:del w:id="16" w:author="Alexander Richter" w:date="2025-06-24T10:11:00Z" w16du:dateUtc="2025-06-24T17:11:00Z">
        <w:r w:rsidRPr="006F4E42" w:rsidDel="00BA1529">
          <w:delText>subarea plans is to establish a new vision to promote economic and community growth for La Center that will complement existing businesses and incorporate landowner feedback. The City intends to designate the Downtown and Timmen Landing subarea plans as a single “planned action” as authorized Revised Code of Washington (RCW) 43.21C.440 and defined by Washington Administrative Code (WAC) 197-11-164. As a planned action, future development applications that are determined by the City to be consistent with the subarea plans and have had the significant impacts adequately addressed under the subarea plans EIS, would not be subject to further environmental review under the Washington State Environmental Policy Act (SEPA). The City will implement the subarea plans and planned action, along with the updated Comprehensive Plan and Development Code (LCMC Title 18), to support the subareas and streamline future development within them</w:delText>
        </w:r>
      </w:del>
    </w:p>
    <w:p w14:paraId="0708F34C" w14:textId="77777777" w:rsidR="0071597E" w:rsidRPr="000C57E1" w:rsidDel="00BA1529" w:rsidRDefault="0071597E" w:rsidP="0071597E">
      <w:pPr>
        <w:contextualSpacing/>
        <w:jc w:val="both"/>
        <w:rPr>
          <w:del w:id="17" w:author="Alexander Richter" w:date="2025-06-24T10:16:00Z" w16du:dateUtc="2025-06-24T17:16:00Z"/>
        </w:rPr>
      </w:pPr>
    </w:p>
    <w:p w14:paraId="2B7867A3" w14:textId="3E078269" w:rsidR="0099045C" w:rsidRPr="006F4E42" w:rsidDel="00BA1529" w:rsidRDefault="006F4E42" w:rsidP="0099045C">
      <w:pPr>
        <w:rPr>
          <w:del w:id="18" w:author="Alexander Richter" w:date="2025-06-24T10:16:00Z" w16du:dateUtc="2025-06-24T17:16:00Z"/>
        </w:rPr>
      </w:pPr>
      <w:del w:id="19" w:author="Alexander Richter" w:date="2025-06-24T10:15:00Z" w16du:dateUtc="2025-06-24T17:15:00Z">
        <w:r w:rsidRPr="00BA1529" w:rsidDel="00BA1529">
          <w:rPr>
            <w:highlight w:val="yellow"/>
            <w:rPrChange w:id="20" w:author="Alexander Richter" w:date="2025-06-24T10:13:00Z" w16du:dateUtc="2025-06-24T17:13:00Z">
              <w:rPr/>
            </w:rPrChange>
          </w:rPr>
          <w:delText>The Downtown and Timmen Landing Subarea Plans</w:delText>
        </w:r>
        <w:r w:rsidR="006D15A6" w:rsidRPr="00BA1529" w:rsidDel="00BA1529">
          <w:rPr>
            <w:highlight w:val="yellow"/>
            <w:rPrChange w:id="21" w:author="Alexander Richter" w:date="2025-06-24T10:13:00Z" w16du:dateUtc="2025-06-24T17:13:00Z">
              <w:rPr/>
            </w:rPrChange>
          </w:rPr>
          <w:delText xml:space="preserve"> </w:delText>
        </w:r>
        <w:r w:rsidR="00FD6274" w:rsidRPr="00BA1529" w:rsidDel="00BA1529">
          <w:rPr>
            <w:highlight w:val="yellow"/>
            <w:rPrChange w:id="22" w:author="Alexander Richter" w:date="2025-06-24T10:13:00Z" w16du:dateUtc="2025-06-24T17:13:00Z">
              <w:rPr/>
            </w:rPrChange>
          </w:rPr>
          <w:delText xml:space="preserve">may be examined </w:delText>
        </w:r>
        <w:r w:rsidR="008031F1" w:rsidRPr="00BA1529" w:rsidDel="00BA1529">
          <w:rPr>
            <w:highlight w:val="yellow"/>
            <w:rPrChange w:id="23" w:author="Alexander Richter" w:date="2025-06-24T10:13:00Z" w16du:dateUtc="2025-06-24T17:13:00Z">
              <w:rPr/>
            </w:rPrChange>
          </w:rPr>
          <w:delText>on the La Center</w:delText>
        </w:r>
        <w:r w:rsidRPr="00BA1529" w:rsidDel="00BA1529">
          <w:rPr>
            <w:highlight w:val="yellow"/>
            <w:rPrChange w:id="24" w:author="Alexander Richter" w:date="2025-06-24T10:13:00Z" w16du:dateUtc="2025-06-24T17:13:00Z">
              <w:rPr/>
            </w:rPrChange>
          </w:rPr>
          <w:delText>’s website</w:delText>
        </w:r>
        <w:r w:rsidR="008031F1" w:rsidRPr="00BA1529" w:rsidDel="00BA1529">
          <w:rPr>
            <w:highlight w:val="yellow"/>
            <w:rPrChange w:id="25" w:author="Alexander Richter" w:date="2025-06-24T10:13:00Z" w16du:dateUtc="2025-06-24T17:13:00Z">
              <w:rPr/>
            </w:rPrChange>
          </w:rPr>
          <w:delText>;</w:delText>
        </w:r>
        <w:r w:rsidR="006F4A79" w:rsidRPr="00BA1529" w:rsidDel="00BA1529">
          <w:rPr>
            <w:sz w:val="22"/>
            <w:szCs w:val="22"/>
            <w:highlight w:val="yellow"/>
            <w:rPrChange w:id="26" w:author="Alexander Richter" w:date="2025-06-24T10:13:00Z" w16du:dateUtc="2025-06-24T17:13:00Z">
              <w:rPr>
                <w:sz w:val="22"/>
                <w:szCs w:val="22"/>
              </w:rPr>
            </w:rPrChange>
          </w:rPr>
          <w:delText xml:space="preserve"> </w:delText>
        </w:r>
        <w:r w:rsidRPr="00BA1529" w:rsidDel="00BA1529">
          <w:rPr>
            <w:highlight w:val="yellow"/>
            <w:rPrChange w:id="27" w:author="Alexander Richter" w:date="2025-06-24T10:13:00Z" w16du:dateUtc="2025-06-24T17:13:00Z">
              <w:rPr/>
            </w:rPrChange>
          </w:rPr>
          <w:fldChar w:fldCharType="begin"/>
        </w:r>
        <w:r w:rsidRPr="00BA1529" w:rsidDel="00BA1529">
          <w:rPr>
            <w:highlight w:val="yellow"/>
            <w:rPrChange w:id="28" w:author="Alexander Richter" w:date="2025-06-24T10:13:00Z" w16du:dateUtc="2025-06-24T17:13:00Z">
              <w:rPr/>
            </w:rPrChange>
          </w:rPr>
          <w:delInstrText>HYPERLINK "https://ci.lacenter.wa.us/community/timmen-landing-and-downtown-subarea-plans/"</w:delInstrText>
        </w:r>
        <w:r w:rsidRPr="00BA1529" w:rsidDel="00BA1529">
          <w:rPr>
            <w:highlight w:val="yellow"/>
            <w:rPrChange w:id="29" w:author="Alexander Richter" w:date="2025-06-24T10:13:00Z" w16du:dateUtc="2025-06-24T17:13:00Z">
              <w:rPr/>
            </w:rPrChange>
          </w:rPr>
        </w:r>
        <w:r w:rsidRPr="00BA1529" w:rsidDel="00BA1529">
          <w:rPr>
            <w:highlight w:val="yellow"/>
            <w:rPrChange w:id="30" w:author="Alexander Richter" w:date="2025-06-24T10:13:00Z" w16du:dateUtc="2025-06-24T17:13:00Z">
              <w:rPr/>
            </w:rPrChange>
          </w:rPr>
          <w:fldChar w:fldCharType="separate"/>
        </w:r>
        <w:r w:rsidRPr="00BA1529" w:rsidDel="00BA1529">
          <w:rPr>
            <w:rStyle w:val="Hyperlink"/>
            <w:highlight w:val="yellow"/>
            <w:rPrChange w:id="31" w:author="Alexander Richter" w:date="2025-06-24T10:13:00Z" w16du:dateUtc="2025-06-24T17:13:00Z">
              <w:rPr>
                <w:rStyle w:val="Hyperlink"/>
              </w:rPr>
            </w:rPrChange>
          </w:rPr>
          <w:delText>https://ci.lacenter.wa.us/community/timmen-landing-and-downtown-subarea-plans/</w:delText>
        </w:r>
        <w:r w:rsidRPr="00BA1529" w:rsidDel="00BA1529">
          <w:rPr>
            <w:highlight w:val="yellow"/>
            <w:rPrChange w:id="32" w:author="Alexander Richter" w:date="2025-06-24T10:13:00Z" w16du:dateUtc="2025-06-24T17:13:00Z">
              <w:rPr/>
            </w:rPrChange>
          </w:rPr>
          <w:fldChar w:fldCharType="end"/>
        </w:r>
        <w:r w:rsidRPr="00BA1529" w:rsidDel="00BA1529">
          <w:rPr>
            <w:highlight w:val="yellow"/>
            <w:rPrChange w:id="33" w:author="Alexander Richter" w:date="2025-06-24T10:13:00Z" w16du:dateUtc="2025-06-24T17:13:00Z">
              <w:rPr/>
            </w:rPrChange>
          </w:rPr>
          <w:delText>.</w:delText>
        </w:r>
      </w:del>
    </w:p>
    <w:p w14:paraId="4E817A18" w14:textId="77777777" w:rsidR="00FD6274" w:rsidRPr="000C57E1" w:rsidRDefault="00FD6274" w:rsidP="00C72E69">
      <w:pPr>
        <w:ind w:right="-360"/>
        <w:rPr>
          <w:rStyle w:val="Hyperlink"/>
        </w:rPr>
      </w:pPr>
    </w:p>
    <w:p w14:paraId="3FC9A6B1" w14:textId="77777777" w:rsidR="00BE0C3C" w:rsidRPr="000C57E1" w:rsidRDefault="00BE0C3C" w:rsidP="00BE0C3C">
      <w:pPr>
        <w:spacing w:after="120"/>
        <w:ind w:right="720"/>
        <w:jc w:val="both"/>
      </w:pPr>
      <w:r w:rsidRPr="000C57E1">
        <w:rPr>
          <w:u w:val="single"/>
        </w:rPr>
        <w:t>Remote Hearing Attendance and Public Testimony:</w:t>
      </w:r>
      <w:r w:rsidRPr="000C57E1">
        <w:t xml:space="preserve"> </w:t>
      </w:r>
    </w:p>
    <w:p w14:paraId="360CBB67" w14:textId="38F76DFA" w:rsidR="00BE0C3C" w:rsidRPr="000C57E1" w:rsidRDefault="00BE0C3C" w:rsidP="00BE0C3C">
      <w:pPr>
        <w:pStyle w:val="ListParagraph"/>
        <w:numPr>
          <w:ilvl w:val="0"/>
          <w:numId w:val="2"/>
        </w:numPr>
        <w:spacing w:after="120"/>
        <w:ind w:right="720"/>
        <w:contextualSpacing w:val="0"/>
        <w:jc w:val="both"/>
        <w:rPr>
          <w:u w:val="single"/>
        </w:rPr>
      </w:pPr>
      <w:r w:rsidRPr="000C57E1">
        <w:rPr>
          <w:b/>
          <w:bCs/>
        </w:rPr>
        <w:t xml:space="preserve">Attending remotely and giving oral testimony. </w:t>
      </w:r>
      <w:r w:rsidRPr="000C57E1">
        <w:t>You can attend the hearing</w:t>
      </w:r>
      <w:r w:rsidR="00910A44" w:rsidRPr="000C57E1">
        <w:t>s</w:t>
      </w:r>
      <w:r w:rsidRPr="000C57E1">
        <w:t xml:space="preserve"> remotely and provide testimony by connecting to the hearing</w:t>
      </w:r>
      <w:r w:rsidR="00910A44" w:rsidRPr="000C57E1">
        <w:t>s</w:t>
      </w:r>
      <w:r w:rsidRPr="000C57E1">
        <w:t xml:space="preserve"> via phone or computer </w:t>
      </w:r>
      <w:r w:rsidR="006F4E42">
        <w:t>on</w:t>
      </w:r>
      <w:r w:rsidRPr="000C57E1">
        <w:t xml:space="preserve"> </w:t>
      </w:r>
      <w:r w:rsidR="006F4E42" w:rsidRPr="006F4E42">
        <w:rPr>
          <w:bCs/>
        </w:rPr>
        <w:t>Tuesday, Ju</w:t>
      </w:r>
      <w:ins w:id="34" w:author="Alexander Richter" w:date="2025-06-24T10:11:00Z" w16du:dateUtc="2025-06-24T17:11:00Z">
        <w:r w:rsidR="00BA1529">
          <w:rPr>
            <w:bCs/>
          </w:rPr>
          <w:t>ly</w:t>
        </w:r>
      </w:ins>
      <w:del w:id="35" w:author="Alexander Richter" w:date="2025-06-24T10:11:00Z" w16du:dateUtc="2025-06-24T17:11:00Z">
        <w:r w:rsidR="006F4E42" w:rsidRPr="006F4E42" w:rsidDel="00BA1529">
          <w:rPr>
            <w:bCs/>
          </w:rPr>
          <w:delText>ne</w:delText>
        </w:r>
      </w:del>
      <w:r w:rsidR="006F4E42" w:rsidRPr="006F4E42">
        <w:rPr>
          <w:bCs/>
        </w:rPr>
        <w:t xml:space="preserve"> </w:t>
      </w:r>
      <w:ins w:id="36" w:author="Alexander Richter" w:date="2025-06-24T10:11:00Z" w16du:dateUtc="2025-06-24T17:11:00Z">
        <w:r w:rsidR="00BA1529">
          <w:rPr>
            <w:bCs/>
          </w:rPr>
          <w:t>8</w:t>
        </w:r>
      </w:ins>
      <w:del w:id="37" w:author="Alexander Richter" w:date="2025-06-24T10:11:00Z" w16du:dateUtc="2025-06-24T17:11:00Z">
        <w:r w:rsidR="006F4E42" w:rsidRPr="006F4E42" w:rsidDel="00BA1529">
          <w:rPr>
            <w:bCs/>
          </w:rPr>
          <w:delText>10,</w:delText>
        </w:r>
      </w:del>
      <w:r w:rsidR="006F4E42" w:rsidRPr="006F4E42">
        <w:rPr>
          <w:bCs/>
        </w:rPr>
        <w:t xml:space="preserve"> 2025 beginning at 5:30 PM and Wednesday, Ju</w:t>
      </w:r>
      <w:ins w:id="38" w:author="Alexander Richter" w:date="2025-06-24T10:11:00Z" w16du:dateUtc="2025-06-24T17:11:00Z">
        <w:r w:rsidR="00BA1529">
          <w:rPr>
            <w:bCs/>
          </w:rPr>
          <w:t>ly</w:t>
        </w:r>
      </w:ins>
      <w:del w:id="39" w:author="Alexander Richter" w:date="2025-06-24T10:11:00Z" w16du:dateUtc="2025-06-24T17:11:00Z">
        <w:r w:rsidR="006F4E42" w:rsidRPr="006F4E42" w:rsidDel="00BA1529">
          <w:rPr>
            <w:bCs/>
          </w:rPr>
          <w:delText>ne</w:delText>
        </w:r>
      </w:del>
      <w:r w:rsidR="006F4E42" w:rsidRPr="006F4E42">
        <w:rPr>
          <w:bCs/>
        </w:rPr>
        <w:t xml:space="preserve"> </w:t>
      </w:r>
      <w:ins w:id="40" w:author="Alexander Richter" w:date="2025-06-24T10:11:00Z" w16du:dateUtc="2025-06-24T17:11:00Z">
        <w:r w:rsidR="00BA1529">
          <w:rPr>
            <w:bCs/>
          </w:rPr>
          <w:t>9</w:t>
        </w:r>
      </w:ins>
      <w:del w:id="41" w:author="Alexander Richter" w:date="2025-06-24T10:11:00Z" w16du:dateUtc="2025-06-24T17:11:00Z">
        <w:r w:rsidR="006F4E42" w:rsidRPr="006F4E42" w:rsidDel="00BA1529">
          <w:rPr>
            <w:bCs/>
          </w:rPr>
          <w:delText>25</w:delText>
        </w:r>
      </w:del>
      <w:r w:rsidR="006F4E42" w:rsidRPr="006F4E42">
        <w:rPr>
          <w:bCs/>
        </w:rPr>
        <w:t>, 2025 beginning at 6:30 PM</w:t>
      </w:r>
      <w:r w:rsidRPr="000C57E1">
        <w:t xml:space="preserve">. </w:t>
      </w:r>
      <w:r w:rsidRPr="000C57E1">
        <w:rPr>
          <w:u w:val="single"/>
        </w:rPr>
        <w:t xml:space="preserve">Please see information below about how to testify remotely using the GoToMeeting online platform. </w:t>
      </w:r>
      <w:r w:rsidRPr="000C57E1">
        <w:t xml:space="preserve">Staff will provide </w:t>
      </w:r>
      <w:r w:rsidR="00BF7878" w:rsidRPr="000C57E1">
        <w:t>you with</w:t>
      </w:r>
      <w:r w:rsidRPr="000C57E1">
        <w:t xml:space="preserve"> information on participating in the hearing</w:t>
      </w:r>
      <w:r w:rsidR="00910A44" w:rsidRPr="000C57E1">
        <w:t>s</w:t>
      </w:r>
      <w:r w:rsidRPr="000C57E1">
        <w:t>.</w:t>
      </w:r>
    </w:p>
    <w:p w14:paraId="217E35DD" w14:textId="77777777" w:rsidR="00BE0C3C" w:rsidRPr="000C57E1" w:rsidRDefault="00BE0C3C" w:rsidP="00BE0C3C">
      <w:pPr>
        <w:pStyle w:val="ListParagraph"/>
        <w:spacing w:after="120"/>
        <w:ind w:left="360" w:right="720"/>
        <w:jc w:val="both"/>
        <w:rPr>
          <w:sz w:val="14"/>
          <w:szCs w:val="14"/>
        </w:rPr>
      </w:pPr>
    </w:p>
    <w:p w14:paraId="01E511CA" w14:textId="25B83650" w:rsidR="00BE0C3C" w:rsidRPr="000C57E1" w:rsidRDefault="00BE0C3C" w:rsidP="00BE0C3C">
      <w:pPr>
        <w:pStyle w:val="ListParagraph"/>
        <w:numPr>
          <w:ilvl w:val="0"/>
          <w:numId w:val="2"/>
        </w:numPr>
        <w:spacing w:after="120"/>
        <w:ind w:right="720"/>
        <w:contextualSpacing w:val="0"/>
        <w:jc w:val="both"/>
      </w:pPr>
      <w:r w:rsidRPr="000C57E1">
        <w:rPr>
          <w:b/>
          <w:bCs/>
        </w:rPr>
        <w:t xml:space="preserve">Submitting written testimony. </w:t>
      </w:r>
      <w:r w:rsidRPr="000C57E1">
        <w:t xml:space="preserve">Testimony supplied via e-mail or in writing must be received by City Hall by 4:00 PM </w:t>
      </w:r>
      <w:proofErr w:type="gramStart"/>
      <w:r w:rsidRPr="000C57E1">
        <w:rPr>
          <w:u w:val="single"/>
        </w:rPr>
        <w:t>on</w:t>
      </w:r>
      <w:proofErr w:type="gramEnd"/>
      <w:r w:rsidRPr="000C57E1">
        <w:rPr>
          <w:u w:val="single"/>
        </w:rPr>
        <w:t xml:space="preserve"> </w:t>
      </w:r>
      <w:r w:rsidR="006F4E42">
        <w:rPr>
          <w:u w:val="single"/>
        </w:rPr>
        <w:t>Ju</w:t>
      </w:r>
      <w:ins w:id="42" w:author="Alexander Richter" w:date="2025-06-24T10:12:00Z" w16du:dateUtc="2025-06-24T17:12:00Z">
        <w:r w:rsidR="00BA1529">
          <w:rPr>
            <w:u w:val="single"/>
          </w:rPr>
          <w:t>ly</w:t>
        </w:r>
      </w:ins>
      <w:del w:id="43" w:author="Alexander Richter" w:date="2025-06-24T10:11:00Z" w16du:dateUtc="2025-06-24T17:11:00Z">
        <w:r w:rsidR="006F4E42" w:rsidDel="00BA1529">
          <w:rPr>
            <w:u w:val="single"/>
          </w:rPr>
          <w:delText>ne</w:delText>
        </w:r>
      </w:del>
      <w:r w:rsidR="00E0578A" w:rsidRPr="000C57E1">
        <w:rPr>
          <w:u w:val="single"/>
        </w:rPr>
        <w:t xml:space="preserve"> </w:t>
      </w:r>
      <w:ins w:id="44" w:author="Alexander Richter" w:date="2025-06-24T10:11:00Z" w16du:dateUtc="2025-06-24T17:11:00Z">
        <w:r w:rsidR="00BA1529">
          <w:rPr>
            <w:u w:val="single"/>
          </w:rPr>
          <w:t>8</w:t>
        </w:r>
      </w:ins>
      <w:del w:id="45" w:author="Alexander Richter" w:date="2025-06-24T10:11:00Z" w16du:dateUtc="2025-06-24T17:11:00Z">
        <w:r w:rsidR="001D66A8" w:rsidRPr="000C57E1" w:rsidDel="00BA1529">
          <w:rPr>
            <w:u w:val="single"/>
          </w:rPr>
          <w:delText>1</w:delText>
        </w:r>
        <w:r w:rsidR="006F4E42" w:rsidDel="00BA1529">
          <w:rPr>
            <w:u w:val="single"/>
          </w:rPr>
          <w:delText>0</w:delText>
        </w:r>
      </w:del>
      <w:r w:rsidR="00E0578A" w:rsidRPr="000C57E1">
        <w:rPr>
          <w:u w:val="single"/>
        </w:rPr>
        <w:t>, 202</w:t>
      </w:r>
      <w:r w:rsidR="001D66A8" w:rsidRPr="000C57E1">
        <w:rPr>
          <w:u w:val="single"/>
        </w:rPr>
        <w:t>5</w:t>
      </w:r>
      <w:r w:rsidR="006F4E42">
        <w:rPr>
          <w:u w:val="single"/>
        </w:rPr>
        <w:t xml:space="preserve"> (Planning Commission Meeting) and Ju</w:t>
      </w:r>
      <w:ins w:id="46" w:author="Alexander Richter" w:date="2025-06-24T10:12:00Z" w16du:dateUtc="2025-06-24T17:12:00Z">
        <w:r w:rsidR="00BA1529">
          <w:rPr>
            <w:u w:val="single"/>
          </w:rPr>
          <w:t>ly</w:t>
        </w:r>
      </w:ins>
      <w:del w:id="47" w:author="Alexander Richter" w:date="2025-06-24T10:12:00Z" w16du:dateUtc="2025-06-24T17:12:00Z">
        <w:r w:rsidR="006F4E42" w:rsidDel="00BA1529">
          <w:rPr>
            <w:u w:val="single"/>
          </w:rPr>
          <w:delText>ne</w:delText>
        </w:r>
      </w:del>
      <w:r w:rsidR="006F4E42">
        <w:rPr>
          <w:u w:val="single"/>
        </w:rPr>
        <w:t xml:space="preserve"> </w:t>
      </w:r>
      <w:ins w:id="48" w:author="Alexander Richter" w:date="2025-06-24T10:12:00Z" w16du:dateUtc="2025-06-24T17:12:00Z">
        <w:r w:rsidR="00BA1529">
          <w:rPr>
            <w:u w:val="single"/>
          </w:rPr>
          <w:t>9</w:t>
        </w:r>
      </w:ins>
      <w:del w:id="49" w:author="Alexander Richter" w:date="2025-06-24T10:12:00Z" w16du:dateUtc="2025-06-24T17:12:00Z">
        <w:r w:rsidR="006F4E42" w:rsidDel="00BA1529">
          <w:rPr>
            <w:u w:val="single"/>
          </w:rPr>
          <w:delText>25</w:delText>
        </w:r>
      </w:del>
      <w:r w:rsidR="006F4E42">
        <w:rPr>
          <w:u w:val="single"/>
        </w:rPr>
        <w:t>, 2025 (City Council Meeting)</w:t>
      </w:r>
      <w:r w:rsidRPr="000C57E1">
        <w:t>.</w:t>
      </w:r>
    </w:p>
    <w:p w14:paraId="608A54BA" w14:textId="5396135B" w:rsidR="008F1C25" w:rsidRPr="000C57E1" w:rsidRDefault="008F1C25" w:rsidP="008F1C25">
      <w:pPr>
        <w:pStyle w:val="ListParagraph"/>
        <w:numPr>
          <w:ilvl w:val="1"/>
          <w:numId w:val="2"/>
        </w:numPr>
        <w:spacing w:after="120"/>
        <w:ind w:right="720"/>
        <w:contextualSpacing w:val="0"/>
        <w:jc w:val="both"/>
      </w:pPr>
      <w:r w:rsidRPr="000C57E1">
        <w:t xml:space="preserve">Submitting via email. Please send an email to </w:t>
      </w:r>
      <w:r w:rsidR="009969C5" w:rsidRPr="000C57E1">
        <w:t>City Clerk</w:t>
      </w:r>
      <w:r w:rsidRPr="000C57E1">
        <w:t xml:space="preserve"> at </w:t>
      </w:r>
      <w:hyperlink r:id="rId8" w:history="1">
        <w:r w:rsidR="009969C5" w:rsidRPr="000C57E1">
          <w:rPr>
            <w:rStyle w:val="Hyperlink"/>
          </w:rPr>
          <w:t>clerk@ci.lacenter.wa.us</w:t>
        </w:r>
      </w:hyperlink>
      <w:r w:rsidR="006F4E42">
        <w:t xml:space="preserve">. </w:t>
      </w:r>
    </w:p>
    <w:p w14:paraId="2673DE68" w14:textId="64EF1334" w:rsidR="00BE0C3C" w:rsidRPr="000C57E1" w:rsidRDefault="00BE0C3C" w:rsidP="00BE0C3C">
      <w:pPr>
        <w:pStyle w:val="ListParagraph"/>
        <w:numPr>
          <w:ilvl w:val="1"/>
          <w:numId w:val="2"/>
        </w:numPr>
        <w:spacing w:after="120"/>
        <w:ind w:right="720"/>
        <w:contextualSpacing w:val="0"/>
        <w:jc w:val="both"/>
      </w:pPr>
      <w:r w:rsidRPr="000C57E1">
        <w:t xml:space="preserve">Submitting via U.S. Mail. Written testimony may be mailed to City of La Center, </w:t>
      </w:r>
      <w:del w:id="50" w:author="Alexander Richter" w:date="2025-06-24T10:13:00Z" w16du:dateUtc="2025-06-24T17:13:00Z">
        <w:r w:rsidR="006F4E42" w:rsidDel="00BA1529">
          <w:delText>Adoption of the Downtown and Timmen Landing Subarea Plans</w:delText>
        </w:r>
        <w:r w:rsidR="0002525C" w:rsidRPr="000C57E1" w:rsidDel="00BA1529">
          <w:delText>,</w:delText>
        </w:r>
      </w:del>
      <w:ins w:id="51" w:author="Alexander Richter" w:date="2025-06-24T10:13:00Z" w16du:dateUtc="2025-06-24T17:13:00Z">
        <w:r w:rsidR="00BA1529">
          <w:t>Ordinance 2025-04 Public Works Operations Facility Re-Zone,</w:t>
        </w:r>
      </w:ins>
      <w:r w:rsidRPr="000C57E1">
        <w:t xml:space="preserve"> Public Hearing, 210 East 4th Street, La Center, WA 98629. </w:t>
      </w:r>
      <w:r w:rsidRPr="000C57E1">
        <w:rPr>
          <w:u w:val="single"/>
        </w:rPr>
        <w:t>Email is strongly preferred</w:t>
      </w:r>
      <w:r w:rsidRPr="000C57E1">
        <w:t>.</w:t>
      </w:r>
    </w:p>
    <w:p w14:paraId="4627F5C7" w14:textId="181F21A2" w:rsidR="00BE0C3C" w:rsidRPr="000C57E1" w:rsidRDefault="00BE0C3C" w:rsidP="00BE0C3C">
      <w:pPr>
        <w:spacing w:after="120"/>
        <w:ind w:right="720"/>
        <w:jc w:val="both"/>
      </w:pPr>
      <w:r w:rsidRPr="000C57E1">
        <w:rPr>
          <w:u w:val="single"/>
        </w:rPr>
        <w:t>Public Participation at the hearing</w:t>
      </w:r>
      <w:r w:rsidR="00910A44" w:rsidRPr="000C57E1">
        <w:rPr>
          <w:u w:val="single"/>
        </w:rPr>
        <w:t>s</w:t>
      </w:r>
    </w:p>
    <w:p w14:paraId="7799BAEB" w14:textId="2A9AF9C8" w:rsidR="006F4E42" w:rsidRDefault="00BE0C3C" w:rsidP="00BE0C3C">
      <w:pPr>
        <w:spacing w:after="120"/>
        <w:ind w:right="720"/>
        <w:jc w:val="both"/>
      </w:pPr>
      <w:r w:rsidRPr="000C57E1">
        <w:t>The City of La Center will be hosting the public hearing</w:t>
      </w:r>
      <w:r w:rsidR="00910A44" w:rsidRPr="000C57E1">
        <w:t>s</w:t>
      </w:r>
      <w:r w:rsidRPr="000C57E1">
        <w:t xml:space="preserve"> in-person at 210 E 4</w:t>
      </w:r>
      <w:r w:rsidRPr="000C57E1">
        <w:rPr>
          <w:vertAlign w:val="superscript"/>
        </w:rPr>
        <w:t>th</w:t>
      </w:r>
      <w:r w:rsidRPr="000C57E1">
        <w:t xml:space="preserve"> Street La Center, WA 98629 and virtually through the GoToMeeting platform </w:t>
      </w:r>
      <w:r w:rsidRPr="000C57E1">
        <w:lastRenderedPageBreak/>
        <w:t>online. The application allows computer, tablet and phone access. The links and phone numbers below are provided for individuals to join the online meeting.</w:t>
      </w:r>
    </w:p>
    <w:p w14:paraId="7074ACBB" w14:textId="77777777" w:rsidR="006F4E42" w:rsidRDefault="006F4E42" w:rsidP="00BE0C3C">
      <w:pPr>
        <w:spacing w:after="120"/>
        <w:ind w:right="720"/>
        <w:jc w:val="both"/>
      </w:pPr>
    </w:p>
    <w:p w14:paraId="342A3AC7" w14:textId="37123842" w:rsidR="006F4E42" w:rsidRPr="006F4E42" w:rsidRDefault="006F4E42" w:rsidP="006F4E42">
      <w:pPr>
        <w:spacing w:after="120"/>
        <w:ind w:right="720"/>
        <w:jc w:val="both"/>
        <w:rPr>
          <w:b/>
          <w:bCs/>
          <w:u w:val="single"/>
        </w:rPr>
      </w:pPr>
      <w:r w:rsidRPr="006F4E42">
        <w:rPr>
          <w:b/>
          <w:bCs/>
          <w:u w:val="single"/>
        </w:rPr>
        <w:t>Planning Commission Meeting – Tuesday, Ju</w:t>
      </w:r>
      <w:ins w:id="52" w:author="Alexander Richter" w:date="2025-06-24T10:12:00Z" w16du:dateUtc="2025-06-24T17:12:00Z">
        <w:r w:rsidR="00BA1529">
          <w:rPr>
            <w:b/>
            <w:bCs/>
            <w:u w:val="single"/>
          </w:rPr>
          <w:t>ly</w:t>
        </w:r>
      </w:ins>
      <w:del w:id="53" w:author="Alexander Richter" w:date="2025-06-24T10:12:00Z" w16du:dateUtc="2025-06-24T17:12:00Z">
        <w:r w:rsidRPr="006F4E42" w:rsidDel="00BA1529">
          <w:rPr>
            <w:b/>
            <w:bCs/>
            <w:u w:val="single"/>
          </w:rPr>
          <w:delText>ne</w:delText>
        </w:r>
      </w:del>
      <w:r w:rsidRPr="006F4E42">
        <w:rPr>
          <w:b/>
          <w:bCs/>
          <w:u w:val="single"/>
        </w:rPr>
        <w:t xml:space="preserve"> </w:t>
      </w:r>
      <w:ins w:id="54" w:author="Alexander Richter" w:date="2025-06-24T10:12:00Z" w16du:dateUtc="2025-06-24T17:12:00Z">
        <w:r w:rsidR="00BA1529">
          <w:rPr>
            <w:b/>
            <w:bCs/>
            <w:u w:val="single"/>
          </w:rPr>
          <w:t>8</w:t>
        </w:r>
      </w:ins>
      <w:del w:id="55" w:author="Alexander Richter" w:date="2025-06-24T10:12:00Z" w16du:dateUtc="2025-06-24T17:12:00Z">
        <w:r w:rsidRPr="006F4E42" w:rsidDel="00BA1529">
          <w:rPr>
            <w:b/>
            <w:bCs/>
            <w:u w:val="single"/>
          </w:rPr>
          <w:delText>10</w:delText>
        </w:r>
      </w:del>
      <w:r w:rsidRPr="006F4E42">
        <w:rPr>
          <w:b/>
          <w:bCs/>
          <w:u w:val="single"/>
        </w:rPr>
        <w:t>, 2025 at 5:30 PM:</w:t>
      </w:r>
    </w:p>
    <w:p w14:paraId="531DA75A" w14:textId="77777777" w:rsidR="006F4E42" w:rsidRDefault="006F4E42" w:rsidP="006F4E42">
      <w:pPr>
        <w:spacing w:after="120"/>
        <w:ind w:right="720"/>
        <w:jc w:val="both"/>
      </w:pPr>
      <w:r>
        <w:t>Please join my meeting from your computer, tablet or smartphone.</w:t>
      </w:r>
    </w:p>
    <w:p w14:paraId="548923D0" w14:textId="6567904F" w:rsidR="006F4E42" w:rsidRDefault="006F4E42" w:rsidP="006F4E42">
      <w:pPr>
        <w:spacing w:after="120"/>
        <w:ind w:right="720"/>
        <w:jc w:val="both"/>
      </w:pPr>
      <w:hyperlink r:id="rId9" w:history="1">
        <w:r w:rsidRPr="00C574C2">
          <w:rPr>
            <w:rStyle w:val="Hyperlink"/>
          </w:rPr>
          <w:t>https://meet.goto.com/733461797</w:t>
        </w:r>
      </w:hyperlink>
    </w:p>
    <w:p w14:paraId="1F4E30CF" w14:textId="77777777" w:rsidR="006F4E42" w:rsidRDefault="006F4E42" w:rsidP="006F4E42">
      <w:pPr>
        <w:spacing w:after="120"/>
        <w:ind w:right="720"/>
        <w:jc w:val="both"/>
      </w:pPr>
      <w:r>
        <w:t>You can also dial in using your phone.</w:t>
      </w:r>
    </w:p>
    <w:p w14:paraId="195C7649" w14:textId="77777777" w:rsidR="006F4E42" w:rsidRDefault="006F4E42" w:rsidP="006F4E42">
      <w:pPr>
        <w:spacing w:after="120"/>
        <w:ind w:right="720"/>
        <w:jc w:val="both"/>
      </w:pPr>
      <w:r>
        <w:t>United States: +1 (872) 240-3212</w:t>
      </w:r>
    </w:p>
    <w:p w14:paraId="2DCF3E35" w14:textId="77777777" w:rsidR="006F4E42" w:rsidRDefault="006F4E42" w:rsidP="006F4E42">
      <w:pPr>
        <w:spacing w:after="120"/>
        <w:ind w:right="720"/>
        <w:jc w:val="both"/>
      </w:pPr>
      <w:r>
        <w:t>Access Code: 733-461-797</w:t>
      </w:r>
    </w:p>
    <w:p w14:paraId="0565EF95" w14:textId="77777777" w:rsidR="006F4E42" w:rsidRDefault="006F4E42" w:rsidP="00BE0C3C">
      <w:pPr>
        <w:spacing w:after="120"/>
        <w:ind w:right="720"/>
        <w:jc w:val="both"/>
      </w:pPr>
    </w:p>
    <w:p w14:paraId="50FB10F5" w14:textId="1427704B" w:rsidR="006F4E42" w:rsidRPr="006F4E42" w:rsidRDefault="006F4E42" w:rsidP="00BE0C3C">
      <w:pPr>
        <w:spacing w:after="120"/>
        <w:ind w:right="720"/>
        <w:jc w:val="both"/>
        <w:rPr>
          <w:b/>
          <w:bCs/>
          <w:u w:val="single"/>
        </w:rPr>
      </w:pPr>
      <w:r w:rsidRPr="006F4E42">
        <w:rPr>
          <w:b/>
          <w:bCs/>
          <w:u w:val="single"/>
        </w:rPr>
        <w:t>Regular City Council Meeting – Wednesday, Ju</w:t>
      </w:r>
      <w:ins w:id="56" w:author="Alexander Richter" w:date="2025-06-24T10:12:00Z" w16du:dateUtc="2025-06-24T17:12:00Z">
        <w:r w:rsidR="00BA1529">
          <w:rPr>
            <w:b/>
            <w:bCs/>
            <w:u w:val="single"/>
          </w:rPr>
          <w:t>ly</w:t>
        </w:r>
      </w:ins>
      <w:del w:id="57" w:author="Alexander Richter" w:date="2025-06-24T10:12:00Z" w16du:dateUtc="2025-06-24T17:12:00Z">
        <w:r w:rsidRPr="006F4E42" w:rsidDel="00BA1529">
          <w:rPr>
            <w:b/>
            <w:bCs/>
            <w:u w:val="single"/>
          </w:rPr>
          <w:delText>ne</w:delText>
        </w:r>
      </w:del>
      <w:r w:rsidRPr="006F4E42">
        <w:rPr>
          <w:b/>
          <w:bCs/>
          <w:u w:val="single"/>
        </w:rPr>
        <w:t xml:space="preserve"> </w:t>
      </w:r>
      <w:ins w:id="58" w:author="Alexander Richter" w:date="2025-06-24T10:12:00Z" w16du:dateUtc="2025-06-24T17:12:00Z">
        <w:r w:rsidR="00BA1529">
          <w:rPr>
            <w:b/>
            <w:bCs/>
            <w:u w:val="single"/>
          </w:rPr>
          <w:t>9</w:t>
        </w:r>
      </w:ins>
      <w:del w:id="59" w:author="Alexander Richter" w:date="2025-06-24T10:12:00Z" w16du:dateUtc="2025-06-24T17:12:00Z">
        <w:r w:rsidRPr="006F4E42" w:rsidDel="00BA1529">
          <w:rPr>
            <w:b/>
            <w:bCs/>
            <w:u w:val="single"/>
          </w:rPr>
          <w:delText>25</w:delText>
        </w:r>
      </w:del>
      <w:r w:rsidRPr="006F4E42">
        <w:rPr>
          <w:b/>
          <w:bCs/>
          <w:u w:val="single"/>
        </w:rPr>
        <w:t xml:space="preserve">, 2025 at 6:30 PM: </w:t>
      </w:r>
    </w:p>
    <w:p w14:paraId="31765334" w14:textId="4F291F11" w:rsidR="00BE0C3C" w:rsidRPr="000C57E1" w:rsidRDefault="00BE0C3C" w:rsidP="00BE0C3C">
      <w:pPr>
        <w:spacing w:after="120"/>
        <w:ind w:right="720"/>
        <w:jc w:val="both"/>
      </w:pPr>
      <w:r w:rsidRPr="000C57E1">
        <w:t>Please join my meeting from your computer, tablet or smartphone.</w:t>
      </w:r>
    </w:p>
    <w:p w14:paraId="2362D001" w14:textId="77777777" w:rsidR="00BE0C3C" w:rsidRPr="000C57E1" w:rsidRDefault="00BE0C3C" w:rsidP="00BE0C3C">
      <w:pPr>
        <w:spacing w:after="120"/>
        <w:ind w:right="720"/>
        <w:jc w:val="both"/>
      </w:pPr>
      <w:hyperlink r:id="rId10" w:history="1">
        <w:r w:rsidRPr="000C57E1">
          <w:rPr>
            <w:rStyle w:val="Hyperlink"/>
          </w:rPr>
          <w:t>https://www.gotomeet.me/LaCenterCouncilMeetings/city-council-meetings</w:t>
        </w:r>
      </w:hyperlink>
      <w:r w:rsidRPr="000C57E1">
        <w:t xml:space="preserve"> </w:t>
      </w:r>
    </w:p>
    <w:p w14:paraId="20D26F3C" w14:textId="77777777" w:rsidR="00BE0C3C" w:rsidRPr="000C57E1" w:rsidRDefault="00BE0C3C" w:rsidP="00BE0C3C">
      <w:pPr>
        <w:spacing w:after="120"/>
        <w:ind w:right="720"/>
        <w:jc w:val="both"/>
      </w:pPr>
      <w:r w:rsidRPr="000C57E1">
        <w:t>You can also dial in using your phone.</w:t>
      </w:r>
    </w:p>
    <w:p w14:paraId="44022577" w14:textId="77777777" w:rsidR="00BE0C3C" w:rsidRPr="000C57E1" w:rsidRDefault="00BE0C3C" w:rsidP="00BE0C3C">
      <w:pPr>
        <w:spacing w:after="120"/>
        <w:ind w:right="720"/>
        <w:jc w:val="both"/>
      </w:pPr>
      <w:r w:rsidRPr="000C57E1">
        <w:t>(For supported devices, tap a one-touch number below to join instantly.)</w:t>
      </w:r>
    </w:p>
    <w:p w14:paraId="216429D0" w14:textId="77777777" w:rsidR="00BE0C3C" w:rsidRPr="000C57E1" w:rsidRDefault="00BE0C3C" w:rsidP="00BE0C3C">
      <w:pPr>
        <w:spacing w:after="120"/>
        <w:ind w:right="720"/>
        <w:jc w:val="both"/>
      </w:pPr>
      <w:r w:rsidRPr="000C57E1">
        <w:t>United States: +1 (312) 757-3129</w:t>
      </w:r>
    </w:p>
    <w:p w14:paraId="1AA4D367" w14:textId="77777777" w:rsidR="00BE0C3C" w:rsidRPr="000C57E1" w:rsidRDefault="00BE0C3C" w:rsidP="00BE0C3C">
      <w:pPr>
        <w:spacing w:after="120"/>
        <w:ind w:right="720"/>
        <w:jc w:val="both"/>
      </w:pPr>
      <w:r w:rsidRPr="000C57E1">
        <w:t>Access Code: 293-309-125</w:t>
      </w:r>
    </w:p>
    <w:p w14:paraId="404ECACB" w14:textId="77777777" w:rsidR="00BE0C3C" w:rsidRPr="000C57E1" w:rsidRDefault="00BE0C3C" w:rsidP="00BE0C3C">
      <w:pPr>
        <w:spacing w:after="120"/>
        <w:ind w:right="720"/>
        <w:jc w:val="both"/>
        <w:rPr>
          <w:sz w:val="18"/>
          <w:szCs w:val="18"/>
          <w:u w:val="single"/>
        </w:rPr>
      </w:pPr>
    </w:p>
    <w:p w14:paraId="29C6A650" w14:textId="5C8F9723" w:rsidR="00BE0C3C" w:rsidRPr="000C57E1" w:rsidRDefault="00BE0C3C" w:rsidP="00BE0C3C">
      <w:pPr>
        <w:tabs>
          <w:tab w:val="left" w:pos="5025"/>
        </w:tabs>
        <w:spacing w:after="120"/>
        <w:ind w:right="720"/>
        <w:jc w:val="both"/>
      </w:pPr>
      <w:r w:rsidRPr="000C57E1">
        <w:rPr>
          <w:u w:val="single"/>
        </w:rPr>
        <w:t>Public Notice Issued:</w:t>
      </w:r>
      <w:r w:rsidRPr="000C57E1">
        <w:t xml:space="preserve"> </w:t>
      </w:r>
      <w:del w:id="60" w:author="Alexander Richter" w:date="2025-06-24T10:12:00Z" w16du:dateUtc="2025-06-24T17:12:00Z">
        <w:r w:rsidR="006F4E42" w:rsidDel="00BA1529">
          <w:delText>May</w:delText>
        </w:r>
        <w:r w:rsidR="0002525C" w:rsidRPr="000C57E1" w:rsidDel="00BA1529">
          <w:delText xml:space="preserve"> </w:delText>
        </w:r>
        <w:r w:rsidR="006F4E42" w:rsidDel="00BA1529">
          <w:delText>26</w:delText>
        </w:r>
        <w:r w:rsidR="0002525C" w:rsidRPr="000C57E1" w:rsidDel="00BA1529">
          <w:delText xml:space="preserve">, </w:delText>
        </w:r>
        <w:r w:rsidR="001D66A8" w:rsidRPr="000C57E1" w:rsidDel="00BA1529">
          <w:delText>2025</w:delText>
        </w:r>
        <w:r w:rsidR="006F4E42" w:rsidDel="00BA1529">
          <w:delText xml:space="preserve"> &amp; June</w:delText>
        </w:r>
      </w:del>
      <w:ins w:id="61" w:author="Alexander Richter" w:date="2025-06-24T10:12:00Z" w16du:dateUtc="2025-06-24T17:12:00Z">
        <w:r w:rsidR="00BA1529">
          <w:t>June 24</w:t>
        </w:r>
      </w:ins>
      <w:del w:id="62" w:author="Alexander Richter" w:date="2025-06-24T10:12:00Z" w16du:dateUtc="2025-06-24T17:12:00Z">
        <w:r w:rsidR="006F4E42" w:rsidDel="00BA1529">
          <w:delText xml:space="preserve"> 10</w:delText>
        </w:r>
      </w:del>
      <w:r w:rsidR="006F4E42">
        <w:t>, 2025</w:t>
      </w:r>
    </w:p>
    <w:p w14:paraId="4E4F829B" w14:textId="2D7E80B2" w:rsidR="00A42B0C" w:rsidRPr="00A42B0C" w:rsidRDefault="00A42B0C" w:rsidP="00412635">
      <w:pPr>
        <w:tabs>
          <w:tab w:val="left" w:pos="5025"/>
        </w:tabs>
        <w:spacing w:after="120"/>
        <w:ind w:right="720"/>
        <w:jc w:val="both"/>
        <w:rPr>
          <w:rFonts w:ascii="Garamond" w:hAnsi="Garamond" w:cs="Calibri"/>
          <w:sz w:val="28"/>
          <w:szCs w:val="28"/>
        </w:rPr>
      </w:pPr>
    </w:p>
    <w:sectPr w:rsidR="00A42B0C" w:rsidRPr="00A42B0C" w:rsidSect="006B43CD">
      <w:headerReference w:type="default" r:id="rId11"/>
      <w:footerReference w:type="default" r:id="rId12"/>
      <w:headerReference w:type="first" r:id="rId13"/>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FE8F11" w14:textId="77777777" w:rsidR="00A713C8" w:rsidRDefault="00A713C8">
      <w:r>
        <w:separator/>
      </w:r>
    </w:p>
  </w:endnote>
  <w:endnote w:type="continuationSeparator" w:id="0">
    <w:p w14:paraId="41A009A4" w14:textId="77777777" w:rsidR="00A713C8" w:rsidRDefault="00A71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Black Chancery">
    <w:altName w:val="Times New Roman"/>
    <w:charset w:val="00"/>
    <w:family w:val="auto"/>
    <w:pitch w:val="variable"/>
    <w:sig w:usb0="00000087" w:usb1="00000000" w:usb2="00000000" w:usb3="00000000" w:csb0="0000001B"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C0ECD" w14:textId="77777777" w:rsidR="001234DB" w:rsidRPr="008F20EC" w:rsidRDefault="001234DB" w:rsidP="008F20EC">
    <w:pPr>
      <w:pStyle w:val="Footer"/>
      <w:jc w:val="right"/>
      <w:rPr>
        <w:rFonts w:ascii="Black Chancery" w:hAnsi="Black Chancer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92E6D" w14:textId="77777777" w:rsidR="00A713C8" w:rsidRDefault="00A713C8">
      <w:bookmarkStart w:id="0" w:name="_Hlk97557999"/>
      <w:bookmarkEnd w:id="0"/>
      <w:r>
        <w:separator/>
      </w:r>
    </w:p>
  </w:footnote>
  <w:footnote w:type="continuationSeparator" w:id="0">
    <w:p w14:paraId="044C7A7F" w14:textId="77777777" w:rsidR="00A713C8" w:rsidRDefault="00A713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266665" w14:textId="77777777" w:rsidR="00C72E69" w:rsidRDefault="00C72E69"/>
  <w:tbl>
    <w:tblPr>
      <w:tblStyle w:val="TableGrid"/>
      <w:tblW w:w="9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2"/>
      <w:gridCol w:w="6220"/>
    </w:tblGrid>
    <w:tr w:rsidR="00C72E69" w14:paraId="4DB592AE" w14:textId="77777777" w:rsidTr="003534F1">
      <w:trPr>
        <w:trHeight w:val="272"/>
      </w:trPr>
      <w:tc>
        <w:tcPr>
          <w:tcW w:w="2932" w:type="dxa"/>
        </w:tcPr>
        <w:p w14:paraId="09B62D89" w14:textId="77777777" w:rsidR="00C72E69" w:rsidRDefault="00C72E69" w:rsidP="00C72E69">
          <w:pPr>
            <w:pStyle w:val="Header"/>
          </w:pPr>
        </w:p>
      </w:tc>
      <w:tc>
        <w:tcPr>
          <w:tcW w:w="6220" w:type="dxa"/>
        </w:tcPr>
        <w:p w14:paraId="1A4B16C7" w14:textId="74024363" w:rsidR="00E06E6A" w:rsidRPr="00E06E6A" w:rsidRDefault="00E06E6A" w:rsidP="00E06E6A">
          <w:pPr>
            <w:jc w:val="both"/>
            <w:rPr>
              <w:rFonts w:ascii="Garamond" w:hAnsi="Garamond" w:cs="Calibri"/>
              <w:b/>
              <w:bCs/>
              <w:sz w:val="28"/>
              <w:szCs w:val="28"/>
            </w:rPr>
          </w:pPr>
        </w:p>
      </w:tc>
    </w:tr>
  </w:tbl>
  <w:p w14:paraId="49C8F481" w14:textId="77777777" w:rsidR="001234DB" w:rsidRDefault="001234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3A7242" w14:textId="0FE90814" w:rsidR="00C80DF2" w:rsidRPr="00FB50AB" w:rsidRDefault="001D66A8" w:rsidP="00C80DF2">
    <w:pPr>
      <w:jc w:val="center"/>
      <w:rPr>
        <w:b/>
        <w:szCs w:val="32"/>
      </w:rPr>
    </w:pPr>
    <w:r>
      <w:rPr>
        <w:noProof/>
      </w:rPr>
      <w:drawing>
        <wp:anchor distT="0" distB="0" distL="114300" distR="114300" simplePos="0" relativeHeight="251658240" behindDoc="1" locked="0" layoutInCell="1" allowOverlap="1" wp14:anchorId="5B3B30F3" wp14:editId="12C9D36D">
          <wp:simplePos x="0" y="0"/>
          <wp:positionH relativeFrom="column">
            <wp:posOffset>-367665</wp:posOffset>
          </wp:positionH>
          <wp:positionV relativeFrom="paragraph">
            <wp:posOffset>196850</wp:posOffset>
          </wp:positionV>
          <wp:extent cx="1929130" cy="933450"/>
          <wp:effectExtent l="0" t="0" r="0" b="0"/>
          <wp:wrapTight wrapText="bothSides">
            <wp:wrapPolygon edited="0">
              <wp:start x="0" y="0"/>
              <wp:lineTo x="0" y="21159"/>
              <wp:lineTo x="21330" y="21159"/>
              <wp:lineTo x="21330" y="0"/>
              <wp:lineTo x="0" y="0"/>
            </wp:wrapPolygon>
          </wp:wrapTight>
          <wp:docPr id="412467471" name="Picture 2" descr="A picture containing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467471" name="Picture 2" descr="A picture containing logo&#10;&#10;AI-generated content may be incorrect."/>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29130" cy="933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80DF2">
      <w:tab/>
    </w:r>
    <w:r w:rsidR="003534F1">
      <w:tab/>
    </w:r>
    <w:r w:rsidR="003534F1">
      <w:tab/>
    </w:r>
    <w:r w:rsidR="003534F1" w:rsidRPr="00FB50AB">
      <w:t xml:space="preserve">    </w:t>
    </w:r>
    <w:r w:rsidRPr="00FB50AB">
      <w:tab/>
    </w:r>
    <w:r w:rsidR="00C80DF2" w:rsidRPr="00FB50AB">
      <w:rPr>
        <w:b/>
        <w:szCs w:val="32"/>
      </w:rPr>
      <w:t>CITY OF LA CENTER, WASHINGTON</w:t>
    </w:r>
  </w:p>
  <w:p w14:paraId="643E19A7" w14:textId="4855B819" w:rsidR="00C80DF2" w:rsidRPr="00FB50AB" w:rsidRDefault="001D66A8" w:rsidP="00C80DF2">
    <w:pPr>
      <w:jc w:val="center"/>
      <w:rPr>
        <w:b/>
        <w:sz w:val="28"/>
        <w:szCs w:val="32"/>
      </w:rPr>
    </w:pPr>
    <w:r w:rsidRPr="00FB50AB">
      <w:rPr>
        <w:b/>
        <w:sz w:val="28"/>
        <w:szCs w:val="32"/>
      </w:rPr>
      <w:t xml:space="preserve"> </w:t>
    </w:r>
    <w:r w:rsidRPr="00FB50AB">
      <w:rPr>
        <w:b/>
        <w:sz w:val="28"/>
        <w:szCs w:val="32"/>
      </w:rPr>
      <w:tab/>
    </w:r>
    <w:r w:rsidR="00C80DF2" w:rsidRPr="00FB50AB">
      <w:rPr>
        <w:b/>
        <w:sz w:val="28"/>
        <w:szCs w:val="32"/>
      </w:rPr>
      <w:t>NOTICE of PUBLIC HEARING</w:t>
    </w:r>
  </w:p>
  <w:p w14:paraId="3D6B070A" w14:textId="3ED5E425" w:rsidR="00C80DF2" w:rsidRPr="00FB50AB" w:rsidRDefault="00C80DF2" w:rsidP="00A73B82">
    <w:pPr>
      <w:jc w:val="both"/>
      <w:rPr>
        <w:b/>
        <w:sz w:val="18"/>
        <w:szCs w:val="32"/>
      </w:rPr>
    </w:pPr>
  </w:p>
  <w:p w14:paraId="321A30A2" w14:textId="6D9414CC" w:rsidR="003534F1" w:rsidRPr="00FB50AB" w:rsidRDefault="00C80DF2" w:rsidP="00A867FC">
    <w:pPr>
      <w:pStyle w:val="Header"/>
      <w:ind w:left="2880"/>
      <w:jc w:val="both"/>
    </w:pPr>
    <w:del w:id="63" w:author="Alexander Richter" w:date="2025-06-24T10:10:00Z" w16du:dateUtc="2025-06-24T17:10:00Z">
      <w:r w:rsidRPr="00FB50AB" w:rsidDel="00BA1529">
        <w:rPr>
          <w:b/>
          <w:bCs/>
          <w:sz w:val="28"/>
          <w:szCs w:val="28"/>
        </w:rPr>
        <w:delText xml:space="preserve">Adoption of </w:delText>
      </w:r>
      <w:r w:rsidR="006F4E42" w:rsidDel="00BA1529">
        <w:rPr>
          <w:b/>
          <w:bCs/>
          <w:sz w:val="28"/>
          <w:szCs w:val="28"/>
        </w:rPr>
        <w:delText>the Downtown and Timmen Landing Subarea Plan</w:delText>
      </w:r>
    </w:del>
    <w:ins w:id="64" w:author="Alexander Richter" w:date="2025-06-24T10:16:00Z" w16du:dateUtc="2025-06-24T17:16:00Z">
      <w:r w:rsidR="00BA1529">
        <w:rPr>
          <w:b/>
          <w:bCs/>
          <w:sz w:val="28"/>
          <w:szCs w:val="28"/>
        </w:rPr>
        <w:t>Adoption of Ordinance 2025-04 Public Works Operations Facility Re-Zone &amp; Public Hearings</w:t>
      </w:r>
    </w:ins>
    <w:del w:id="65" w:author="Alexander Richter" w:date="2025-06-24T10:10:00Z" w16du:dateUtc="2025-06-24T17:10:00Z">
      <w:r w:rsidR="006F4E42" w:rsidDel="00BA1529">
        <w:rPr>
          <w:b/>
          <w:bCs/>
          <w:sz w:val="28"/>
          <w:szCs w:val="28"/>
        </w:rPr>
        <w:delText>s</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C22DF4"/>
    <w:multiLevelType w:val="hybridMultilevel"/>
    <w:tmpl w:val="2F729D8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506E5D52"/>
    <w:multiLevelType w:val="hybridMultilevel"/>
    <w:tmpl w:val="14C88B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C8257D0"/>
    <w:multiLevelType w:val="hybridMultilevel"/>
    <w:tmpl w:val="729AD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38397078">
    <w:abstractNumId w:val="1"/>
  </w:num>
  <w:num w:numId="2" w16cid:durableId="425538816">
    <w:abstractNumId w:val="0"/>
  </w:num>
  <w:num w:numId="3" w16cid:durableId="25652183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lexander Richter">
    <w15:presenceInfo w15:providerId="AD" w15:userId="S::arichter@ci.lacenter.wa.us::f28c8050-f45d-473d-9571-0d092362c7f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jQxMzS2MDAysDA3NTNW0lEKTi0uzszPAykwrgUAz36LuSwAAAA="/>
  </w:docVars>
  <w:rsids>
    <w:rsidRoot w:val="00507BBD"/>
    <w:rsid w:val="0002525C"/>
    <w:rsid w:val="0003656A"/>
    <w:rsid w:val="00042552"/>
    <w:rsid w:val="00045133"/>
    <w:rsid w:val="00051C3F"/>
    <w:rsid w:val="00063714"/>
    <w:rsid w:val="00064069"/>
    <w:rsid w:val="000758E8"/>
    <w:rsid w:val="0008266D"/>
    <w:rsid w:val="00083718"/>
    <w:rsid w:val="000964B5"/>
    <w:rsid w:val="00097606"/>
    <w:rsid w:val="000A23A2"/>
    <w:rsid w:val="000A64CF"/>
    <w:rsid w:val="000A787B"/>
    <w:rsid w:val="000C24BF"/>
    <w:rsid w:val="000C5532"/>
    <w:rsid w:val="000C57E1"/>
    <w:rsid w:val="000C5B82"/>
    <w:rsid w:val="000D46A7"/>
    <w:rsid w:val="000E0810"/>
    <w:rsid w:val="001053AD"/>
    <w:rsid w:val="00110409"/>
    <w:rsid w:val="00110DD9"/>
    <w:rsid w:val="001229B4"/>
    <w:rsid w:val="001234DB"/>
    <w:rsid w:val="00126B1B"/>
    <w:rsid w:val="0013015B"/>
    <w:rsid w:val="00137132"/>
    <w:rsid w:val="0014306B"/>
    <w:rsid w:val="00161CBD"/>
    <w:rsid w:val="001628D5"/>
    <w:rsid w:val="0018381E"/>
    <w:rsid w:val="00184C74"/>
    <w:rsid w:val="0018533C"/>
    <w:rsid w:val="00190A92"/>
    <w:rsid w:val="001A55F0"/>
    <w:rsid w:val="001C4CF7"/>
    <w:rsid w:val="001C6A2B"/>
    <w:rsid w:val="001D09D7"/>
    <w:rsid w:val="001D66A8"/>
    <w:rsid w:val="00200A7A"/>
    <w:rsid w:val="002071EB"/>
    <w:rsid w:val="002208F7"/>
    <w:rsid w:val="00223F7D"/>
    <w:rsid w:val="0022769E"/>
    <w:rsid w:val="002277C5"/>
    <w:rsid w:val="00244285"/>
    <w:rsid w:val="00265D53"/>
    <w:rsid w:val="0027160D"/>
    <w:rsid w:val="002B0B5C"/>
    <w:rsid w:val="002C14D4"/>
    <w:rsid w:val="002C17A9"/>
    <w:rsid w:val="002E43AB"/>
    <w:rsid w:val="002F163E"/>
    <w:rsid w:val="002F1A13"/>
    <w:rsid w:val="00300D3A"/>
    <w:rsid w:val="00307C42"/>
    <w:rsid w:val="00311DEF"/>
    <w:rsid w:val="00326185"/>
    <w:rsid w:val="003322AA"/>
    <w:rsid w:val="003452E8"/>
    <w:rsid w:val="003534F1"/>
    <w:rsid w:val="00354A00"/>
    <w:rsid w:val="003569D0"/>
    <w:rsid w:val="003572C0"/>
    <w:rsid w:val="003907E3"/>
    <w:rsid w:val="003A3E09"/>
    <w:rsid w:val="003A4B54"/>
    <w:rsid w:val="003D485E"/>
    <w:rsid w:val="003D5854"/>
    <w:rsid w:val="003E1BAD"/>
    <w:rsid w:val="003E2E2D"/>
    <w:rsid w:val="00412635"/>
    <w:rsid w:val="00424CC9"/>
    <w:rsid w:val="00425441"/>
    <w:rsid w:val="0043045C"/>
    <w:rsid w:val="004545BE"/>
    <w:rsid w:val="00463523"/>
    <w:rsid w:val="0046401B"/>
    <w:rsid w:val="00466CDF"/>
    <w:rsid w:val="00480988"/>
    <w:rsid w:val="00497BCF"/>
    <w:rsid w:val="004A1D2A"/>
    <w:rsid w:val="004B613A"/>
    <w:rsid w:val="004C1604"/>
    <w:rsid w:val="004D4862"/>
    <w:rsid w:val="004F0BF6"/>
    <w:rsid w:val="004F1C31"/>
    <w:rsid w:val="004F2F8A"/>
    <w:rsid w:val="00500035"/>
    <w:rsid w:val="00507BBD"/>
    <w:rsid w:val="00515029"/>
    <w:rsid w:val="005202A0"/>
    <w:rsid w:val="00524268"/>
    <w:rsid w:val="005273B8"/>
    <w:rsid w:val="00530745"/>
    <w:rsid w:val="00537B46"/>
    <w:rsid w:val="00544F60"/>
    <w:rsid w:val="00574B5F"/>
    <w:rsid w:val="0059220F"/>
    <w:rsid w:val="005A07FB"/>
    <w:rsid w:val="005B0DB7"/>
    <w:rsid w:val="005C51D0"/>
    <w:rsid w:val="005C6876"/>
    <w:rsid w:val="005C760F"/>
    <w:rsid w:val="005E549F"/>
    <w:rsid w:val="0060046C"/>
    <w:rsid w:val="00601208"/>
    <w:rsid w:val="00610EB7"/>
    <w:rsid w:val="00645FA3"/>
    <w:rsid w:val="006567DD"/>
    <w:rsid w:val="00664D42"/>
    <w:rsid w:val="00666707"/>
    <w:rsid w:val="006702F6"/>
    <w:rsid w:val="006848BF"/>
    <w:rsid w:val="00684916"/>
    <w:rsid w:val="006971EE"/>
    <w:rsid w:val="006B2854"/>
    <w:rsid w:val="006B43CD"/>
    <w:rsid w:val="006C2896"/>
    <w:rsid w:val="006D15A6"/>
    <w:rsid w:val="006D2A1B"/>
    <w:rsid w:val="006E1510"/>
    <w:rsid w:val="006E2A1F"/>
    <w:rsid w:val="006F432A"/>
    <w:rsid w:val="006F4A79"/>
    <w:rsid w:val="006F4E42"/>
    <w:rsid w:val="00700A30"/>
    <w:rsid w:val="00705844"/>
    <w:rsid w:val="007113E1"/>
    <w:rsid w:val="007140C3"/>
    <w:rsid w:val="0071597E"/>
    <w:rsid w:val="007306EE"/>
    <w:rsid w:val="00744641"/>
    <w:rsid w:val="007531FE"/>
    <w:rsid w:val="00763FB0"/>
    <w:rsid w:val="00765843"/>
    <w:rsid w:val="007664E7"/>
    <w:rsid w:val="00776788"/>
    <w:rsid w:val="00777654"/>
    <w:rsid w:val="007824FE"/>
    <w:rsid w:val="00790B95"/>
    <w:rsid w:val="0079105C"/>
    <w:rsid w:val="0079145F"/>
    <w:rsid w:val="007A3D7F"/>
    <w:rsid w:val="007C1701"/>
    <w:rsid w:val="007D1B43"/>
    <w:rsid w:val="007F6566"/>
    <w:rsid w:val="008031F1"/>
    <w:rsid w:val="0083078F"/>
    <w:rsid w:val="00831A6D"/>
    <w:rsid w:val="00833F25"/>
    <w:rsid w:val="00843C5C"/>
    <w:rsid w:val="008610C8"/>
    <w:rsid w:val="00861FC8"/>
    <w:rsid w:val="00865EC9"/>
    <w:rsid w:val="00867122"/>
    <w:rsid w:val="008737C7"/>
    <w:rsid w:val="0087763A"/>
    <w:rsid w:val="008829C9"/>
    <w:rsid w:val="00883D44"/>
    <w:rsid w:val="00885AD1"/>
    <w:rsid w:val="008938C3"/>
    <w:rsid w:val="008A429D"/>
    <w:rsid w:val="008B24A7"/>
    <w:rsid w:val="008B2764"/>
    <w:rsid w:val="008B604C"/>
    <w:rsid w:val="008C3869"/>
    <w:rsid w:val="008D62B9"/>
    <w:rsid w:val="008D63D1"/>
    <w:rsid w:val="008F1C25"/>
    <w:rsid w:val="008F20EC"/>
    <w:rsid w:val="008F59D7"/>
    <w:rsid w:val="00900997"/>
    <w:rsid w:val="00910A44"/>
    <w:rsid w:val="00912D2B"/>
    <w:rsid w:val="0092114C"/>
    <w:rsid w:val="0092717A"/>
    <w:rsid w:val="00930966"/>
    <w:rsid w:val="0093369E"/>
    <w:rsid w:val="00933E8E"/>
    <w:rsid w:val="00935E7F"/>
    <w:rsid w:val="00936714"/>
    <w:rsid w:val="00941CEF"/>
    <w:rsid w:val="009454EB"/>
    <w:rsid w:val="00947B92"/>
    <w:rsid w:val="0095637B"/>
    <w:rsid w:val="00971813"/>
    <w:rsid w:val="00972284"/>
    <w:rsid w:val="0099045C"/>
    <w:rsid w:val="009969C5"/>
    <w:rsid w:val="00997352"/>
    <w:rsid w:val="009B44D2"/>
    <w:rsid w:val="009E10CA"/>
    <w:rsid w:val="009E2A12"/>
    <w:rsid w:val="009E2C7C"/>
    <w:rsid w:val="009E3A3B"/>
    <w:rsid w:val="00A00160"/>
    <w:rsid w:val="00A02C80"/>
    <w:rsid w:val="00A03DA3"/>
    <w:rsid w:val="00A149D9"/>
    <w:rsid w:val="00A17210"/>
    <w:rsid w:val="00A26757"/>
    <w:rsid w:val="00A32092"/>
    <w:rsid w:val="00A42B0C"/>
    <w:rsid w:val="00A53DDF"/>
    <w:rsid w:val="00A56945"/>
    <w:rsid w:val="00A60C92"/>
    <w:rsid w:val="00A64F33"/>
    <w:rsid w:val="00A657C3"/>
    <w:rsid w:val="00A70706"/>
    <w:rsid w:val="00A713C8"/>
    <w:rsid w:val="00A72646"/>
    <w:rsid w:val="00A73B82"/>
    <w:rsid w:val="00A81864"/>
    <w:rsid w:val="00A82190"/>
    <w:rsid w:val="00A867FC"/>
    <w:rsid w:val="00A87FB0"/>
    <w:rsid w:val="00AB1847"/>
    <w:rsid w:val="00AC6EC8"/>
    <w:rsid w:val="00AD3740"/>
    <w:rsid w:val="00AD4EB2"/>
    <w:rsid w:val="00AD6329"/>
    <w:rsid w:val="00AD7ACB"/>
    <w:rsid w:val="00AE3311"/>
    <w:rsid w:val="00AF11BF"/>
    <w:rsid w:val="00B05379"/>
    <w:rsid w:val="00B06EF5"/>
    <w:rsid w:val="00B33DE4"/>
    <w:rsid w:val="00B341E2"/>
    <w:rsid w:val="00B34628"/>
    <w:rsid w:val="00B47D80"/>
    <w:rsid w:val="00B71BEE"/>
    <w:rsid w:val="00B77034"/>
    <w:rsid w:val="00B82407"/>
    <w:rsid w:val="00B827BE"/>
    <w:rsid w:val="00B92F00"/>
    <w:rsid w:val="00BA06C0"/>
    <w:rsid w:val="00BA1529"/>
    <w:rsid w:val="00BA2A80"/>
    <w:rsid w:val="00BB034F"/>
    <w:rsid w:val="00BB77AC"/>
    <w:rsid w:val="00BD0CC2"/>
    <w:rsid w:val="00BE0C3C"/>
    <w:rsid w:val="00BE1F4C"/>
    <w:rsid w:val="00BE620A"/>
    <w:rsid w:val="00BF1D8C"/>
    <w:rsid w:val="00BF56FD"/>
    <w:rsid w:val="00BF6AB5"/>
    <w:rsid w:val="00BF7878"/>
    <w:rsid w:val="00BF7976"/>
    <w:rsid w:val="00C10194"/>
    <w:rsid w:val="00C10C03"/>
    <w:rsid w:val="00C12276"/>
    <w:rsid w:val="00C124B8"/>
    <w:rsid w:val="00C144D5"/>
    <w:rsid w:val="00C1513D"/>
    <w:rsid w:val="00C553B7"/>
    <w:rsid w:val="00C64F74"/>
    <w:rsid w:val="00C71644"/>
    <w:rsid w:val="00C72E69"/>
    <w:rsid w:val="00C80DF2"/>
    <w:rsid w:val="00C81770"/>
    <w:rsid w:val="00C82A6C"/>
    <w:rsid w:val="00C842AE"/>
    <w:rsid w:val="00C84BB3"/>
    <w:rsid w:val="00C86E1D"/>
    <w:rsid w:val="00C92673"/>
    <w:rsid w:val="00C928D2"/>
    <w:rsid w:val="00C94CF9"/>
    <w:rsid w:val="00C9519F"/>
    <w:rsid w:val="00CA4204"/>
    <w:rsid w:val="00CA45EA"/>
    <w:rsid w:val="00CA7E0C"/>
    <w:rsid w:val="00CB0BFF"/>
    <w:rsid w:val="00CB1734"/>
    <w:rsid w:val="00CB615A"/>
    <w:rsid w:val="00CB6387"/>
    <w:rsid w:val="00CB6C91"/>
    <w:rsid w:val="00CD255B"/>
    <w:rsid w:val="00CD3F70"/>
    <w:rsid w:val="00CD5435"/>
    <w:rsid w:val="00CD6038"/>
    <w:rsid w:val="00D14D25"/>
    <w:rsid w:val="00D23209"/>
    <w:rsid w:val="00D23238"/>
    <w:rsid w:val="00D57D38"/>
    <w:rsid w:val="00D64D36"/>
    <w:rsid w:val="00D733F5"/>
    <w:rsid w:val="00D75106"/>
    <w:rsid w:val="00D85779"/>
    <w:rsid w:val="00D87549"/>
    <w:rsid w:val="00DA6712"/>
    <w:rsid w:val="00DB1E73"/>
    <w:rsid w:val="00DD548C"/>
    <w:rsid w:val="00DD6009"/>
    <w:rsid w:val="00DE35D6"/>
    <w:rsid w:val="00DE436D"/>
    <w:rsid w:val="00DF0C3F"/>
    <w:rsid w:val="00DF5E19"/>
    <w:rsid w:val="00DF668A"/>
    <w:rsid w:val="00E0578A"/>
    <w:rsid w:val="00E06E6A"/>
    <w:rsid w:val="00E155D6"/>
    <w:rsid w:val="00E2523C"/>
    <w:rsid w:val="00E27C45"/>
    <w:rsid w:val="00E3167B"/>
    <w:rsid w:val="00E50746"/>
    <w:rsid w:val="00E55646"/>
    <w:rsid w:val="00E57066"/>
    <w:rsid w:val="00E60D3E"/>
    <w:rsid w:val="00E617AF"/>
    <w:rsid w:val="00E65F0F"/>
    <w:rsid w:val="00E67474"/>
    <w:rsid w:val="00E804B9"/>
    <w:rsid w:val="00EA55BB"/>
    <w:rsid w:val="00EB0581"/>
    <w:rsid w:val="00EB5388"/>
    <w:rsid w:val="00EB622B"/>
    <w:rsid w:val="00EC14D7"/>
    <w:rsid w:val="00EC3149"/>
    <w:rsid w:val="00EC779B"/>
    <w:rsid w:val="00ED7B09"/>
    <w:rsid w:val="00EF22D3"/>
    <w:rsid w:val="00EF3FE8"/>
    <w:rsid w:val="00EF5AE4"/>
    <w:rsid w:val="00F029EF"/>
    <w:rsid w:val="00F1151F"/>
    <w:rsid w:val="00F129CA"/>
    <w:rsid w:val="00F1643D"/>
    <w:rsid w:val="00F25C86"/>
    <w:rsid w:val="00F33E18"/>
    <w:rsid w:val="00F37CEC"/>
    <w:rsid w:val="00F4094D"/>
    <w:rsid w:val="00F46586"/>
    <w:rsid w:val="00F5354F"/>
    <w:rsid w:val="00F5572E"/>
    <w:rsid w:val="00F7361C"/>
    <w:rsid w:val="00FA06BF"/>
    <w:rsid w:val="00FA0772"/>
    <w:rsid w:val="00FA649E"/>
    <w:rsid w:val="00FB15F9"/>
    <w:rsid w:val="00FB50AB"/>
    <w:rsid w:val="00FB6362"/>
    <w:rsid w:val="00FB74B2"/>
    <w:rsid w:val="00FC193C"/>
    <w:rsid w:val="00FD6274"/>
    <w:rsid w:val="00FE69A8"/>
    <w:rsid w:val="00FF1346"/>
    <w:rsid w:val="00FF1E26"/>
    <w:rsid w:val="00FF6F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0F967A"/>
  <w15:docId w15:val="{E2F50B13-FD7B-449E-8949-1BBF5750C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DF2"/>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20EC"/>
    <w:pPr>
      <w:tabs>
        <w:tab w:val="center" w:pos="4320"/>
        <w:tab w:val="right" w:pos="8640"/>
      </w:tabs>
    </w:pPr>
  </w:style>
  <w:style w:type="paragraph" w:styleId="Footer">
    <w:name w:val="footer"/>
    <w:basedOn w:val="Normal"/>
    <w:rsid w:val="008F20EC"/>
    <w:pPr>
      <w:tabs>
        <w:tab w:val="center" w:pos="4320"/>
        <w:tab w:val="right" w:pos="8640"/>
      </w:tabs>
    </w:pPr>
  </w:style>
  <w:style w:type="character" w:styleId="Hyperlink">
    <w:name w:val="Hyperlink"/>
    <w:rsid w:val="008F20EC"/>
    <w:rPr>
      <w:color w:val="0000FF"/>
      <w:u w:val="single"/>
    </w:rPr>
  </w:style>
  <w:style w:type="paragraph" w:styleId="BalloonText">
    <w:name w:val="Balloon Text"/>
    <w:basedOn w:val="Normal"/>
    <w:semiHidden/>
    <w:rsid w:val="00A64F33"/>
    <w:rPr>
      <w:rFonts w:ascii="Tahoma" w:hAnsi="Tahoma" w:cs="Tahoma"/>
      <w:sz w:val="16"/>
      <w:szCs w:val="16"/>
    </w:rPr>
  </w:style>
  <w:style w:type="table" w:styleId="TableGrid">
    <w:name w:val="Table Grid"/>
    <w:basedOn w:val="TableNormal"/>
    <w:uiPriority w:val="59"/>
    <w:rsid w:val="00C72E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A23A2"/>
    <w:rPr>
      <w:color w:val="605E5C"/>
      <w:shd w:val="clear" w:color="auto" w:fill="E1DFDD"/>
    </w:rPr>
  </w:style>
  <w:style w:type="character" w:styleId="CommentReference">
    <w:name w:val="annotation reference"/>
    <w:basedOn w:val="DefaultParagraphFont"/>
    <w:uiPriority w:val="99"/>
    <w:semiHidden/>
    <w:unhideWhenUsed/>
    <w:rsid w:val="007531FE"/>
    <w:rPr>
      <w:sz w:val="16"/>
      <w:szCs w:val="16"/>
    </w:rPr>
  </w:style>
  <w:style w:type="paragraph" w:styleId="CommentText">
    <w:name w:val="annotation text"/>
    <w:basedOn w:val="Normal"/>
    <w:link w:val="CommentTextChar"/>
    <w:uiPriority w:val="99"/>
    <w:semiHidden/>
    <w:unhideWhenUsed/>
    <w:rsid w:val="007531FE"/>
    <w:rPr>
      <w:sz w:val="20"/>
      <w:szCs w:val="20"/>
    </w:rPr>
  </w:style>
  <w:style w:type="character" w:customStyle="1" w:styleId="CommentTextChar">
    <w:name w:val="Comment Text Char"/>
    <w:basedOn w:val="DefaultParagraphFont"/>
    <w:link w:val="CommentText"/>
    <w:uiPriority w:val="99"/>
    <w:semiHidden/>
    <w:rsid w:val="007531FE"/>
  </w:style>
  <w:style w:type="paragraph" w:styleId="CommentSubject">
    <w:name w:val="annotation subject"/>
    <w:basedOn w:val="CommentText"/>
    <w:next w:val="CommentText"/>
    <w:link w:val="CommentSubjectChar"/>
    <w:uiPriority w:val="99"/>
    <w:semiHidden/>
    <w:unhideWhenUsed/>
    <w:rsid w:val="007531FE"/>
    <w:rPr>
      <w:b/>
      <w:bCs/>
    </w:rPr>
  </w:style>
  <w:style w:type="character" w:customStyle="1" w:styleId="CommentSubjectChar">
    <w:name w:val="Comment Subject Char"/>
    <w:basedOn w:val="CommentTextChar"/>
    <w:link w:val="CommentSubject"/>
    <w:uiPriority w:val="99"/>
    <w:semiHidden/>
    <w:rsid w:val="007531FE"/>
    <w:rPr>
      <w:b/>
      <w:bCs/>
    </w:rPr>
  </w:style>
  <w:style w:type="paragraph" w:styleId="ListParagraph">
    <w:name w:val="List Paragraph"/>
    <w:basedOn w:val="Normal"/>
    <w:uiPriority w:val="34"/>
    <w:qFormat/>
    <w:rsid w:val="003322AA"/>
    <w:pPr>
      <w:ind w:left="720"/>
      <w:contextualSpacing/>
    </w:pPr>
  </w:style>
  <w:style w:type="character" w:styleId="FollowedHyperlink">
    <w:name w:val="FollowedHyperlink"/>
    <w:basedOn w:val="DefaultParagraphFont"/>
    <w:uiPriority w:val="99"/>
    <w:semiHidden/>
    <w:unhideWhenUsed/>
    <w:rsid w:val="00EB5388"/>
    <w:rPr>
      <w:color w:val="800080" w:themeColor="followedHyperlink"/>
      <w:u w:val="single"/>
    </w:rPr>
  </w:style>
  <w:style w:type="character" w:styleId="UnresolvedMention">
    <w:name w:val="Unresolved Mention"/>
    <w:basedOn w:val="DefaultParagraphFont"/>
    <w:uiPriority w:val="99"/>
    <w:semiHidden/>
    <w:unhideWhenUsed/>
    <w:rsid w:val="007D1B43"/>
    <w:rPr>
      <w:color w:val="605E5C"/>
      <w:shd w:val="clear" w:color="auto" w:fill="E1DFDD"/>
    </w:rPr>
  </w:style>
  <w:style w:type="paragraph" w:styleId="Revision">
    <w:name w:val="Revision"/>
    <w:hidden/>
    <w:uiPriority w:val="99"/>
    <w:semiHidden/>
    <w:rsid w:val="008610C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229377">
      <w:bodyDiv w:val="1"/>
      <w:marLeft w:val="0"/>
      <w:marRight w:val="0"/>
      <w:marTop w:val="0"/>
      <w:marBottom w:val="0"/>
      <w:divBdr>
        <w:top w:val="none" w:sz="0" w:space="0" w:color="auto"/>
        <w:left w:val="none" w:sz="0" w:space="0" w:color="auto"/>
        <w:bottom w:val="none" w:sz="0" w:space="0" w:color="auto"/>
        <w:right w:val="none" w:sz="0" w:space="0" w:color="auto"/>
      </w:divBdr>
    </w:div>
    <w:div w:id="1346589725">
      <w:bodyDiv w:val="1"/>
      <w:marLeft w:val="0"/>
      <w:marRight w:val="0"/>
      <w:marTop w:val="0"/>
      <w:marBottom w:val="0"/>
      <w:divBdr>
        <w:top w:val="none" w:sz="0" w:space="0" w:color="auto"/>
        <w:left w:val="none" w:sz="0" w:space="0" w:color="auto"/>
        <w:bottom w:val="none" w:sz="0" w:space="0" w:color="auto"/>
        <w:right w:val="none" w:sz="0" w:space="0" w:color="auto"/>
      </w:divBdr>
    </w:div>
    <w:div w:id="1859201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lerk@ci.lacenter.wa.us"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www.gotomeet.me/LaCenterCouncilMeetings/city-council-meetings" TargetMode="External"/><Relationship Id="rId4" Type="http://schemas.openxmlformats.org/officeDocument/2006/relationships/settings" Target="settings.xml"/><Relationship Id="rId9" Type="http://schemas.openxmlformats.org/officeDocument/2006/relationships/hyperlink" Target="https://meet.goto.com/733461797"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cid:image001.jpg@01DB8452.25246B1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094DF3-423E-4DC0-9F1C-569D84606C66}">
  <ds:schemaRefs>
    <ds:schemaRef ds:uri="http://schemas.openxmlformats.org/officeDocument/2006/bibliography"/>
  </ds:schemaRefs>
</ds:datastoreItem>
</file>

<file path=docMetadata/LabelInfo.xml><?xml version="1.0" encoding="utf-8"?>
<clbl:labelList xmlns:clbl="http://schemas.microsoft.com/office/2020/mipLabelMetadata">
  <clbl:label id="{59096ad9-8b60-446a-90b7-017dbb9421a3}" enabled="1" method="Standard" siteId="{3d234255-e20f-4205-88a5-9658a402999b}"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720</Words>
  <Characters>4105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FAX TRANSMISSION</vt:lpstr>
    </vt:vector>
  </TitlesOfParts>
  <Company>City Government</Company>
  <LinksUpToDate>false</LinksUpToDate>
  <CharactersWithSpaces>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FAX TRANSMISSION</dc:title>
  <dc:creator>Eric</dc:creator>
  <cp:lastModifiedBy>Alexander Richter</cp:lastModifiedBy>
  <cp:revision>2</cp:revision>
  <cp:lastPrinted>2013-02-22T18:22:00Z</cp:lastPrinted>
  <dcterms:created xsi:type="dcterms:W3CDTF">2025-06-24T17:18:00Z</dcterms:created>
  <dcterms:modified xsi:type="dcterms:W3CDTF">2025-06-24T17:18:00Z</dcterms:modified>
</cp:coreProperties>
</file>